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intelligence2.xml" ContentType="application/vnd.ms-office.intelligence2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Pr="00F96C9A" w:rsidR="000C55BB" w:rsidP="00EC0A4B" w:rsidRDefault="000C55BB" w14:paraId="4E3FD85E" w14:textId="76D60C61">
      <w:pPr>
        <w:pStyle w:val="Heading1"/>
        <w:jc w:val="center"/>
        <w:rPr>
          <w:b w:val="1"/>
          <w:bCs w:val="1"/>
          <w:color w:val="auto"/>
        </w:rPr>
      </w:pPr>
      <w:bookmarkStart w:name="_Int_1QIqGxIw" w:id="1624548387"/>
      <w:r w:rsidRPr="26AF0BBB" w:rsidR="67545542">
        <w:rPr>
          <w:b w:val="1"/>
          <w:bCs w:val="1"/>
          <w:color w:val="auto"/>
        </w:rPr>
        <w:t>LEAP</w:t>
      </w:r>
      <w:bookmarkEnd w:id="1624548387"/>
      <w:r w:rsidRPr="26AF0BBB" w:rsidR="67545542">
        <w:rPr>
          <w:b w:val="1"/>
          <w:bCs w:val="1"/>
          <w:color w:val="auto"/>
        </w:rPr>
        <w:t xml:space="preserve"> Awards </w:t>
      </w:r>
      <w:r w:rsidRPr="26AF0BBB" w:rsidR="48CE1189">
        <w:rPr>
          <w:b w:val="1"/>
          <w:bCs w:val="1"/>
          <w:color w:val="auto"/>
        </w:rPr>
        <w:t>Social Media</w:t>
      </w:r>
      <w:r w:rsidRPr="26AF0BBB" w:rsidR="67545542">
        <w:rPr>
          <w:b w:val="1"/>
          <w:bCs w:val="1"/>
          <w:color w:val="auto"/>
        </w:rPr>
        <w:t xml:space="preserve"> Template for </w:t>
      </w:r>
      <w:bookmarkStart w:name="_Int_zpmAbi1j" w:id="152705628"/>
      <w:r w:rsidRPr="26AF0BBB" w:rsidR="67545542">
        <w:rPr>
          <w:b w:val="1"/>
          <w:bCs w:val="1"/>
          <w:color w:val="auto"/>
        </w:rPr>
        <w:t>LHD</w:t>
      </w:r>
      <w:bookmarkEnd w:id="152705628"/>
      <w:r w:rsidRPr="26AF0BBB" w:rsidR="2534FED3">
        <w:rPr>
          <w:b w:val="1"/>
          <w:bCs w:val="1"/>
          <w:color w:val="auto"/>
        </w:rPr>
        <w:t xml:space="preserve"> Partners of Awardee</w:t>
      </w:r>
      <w:r w:rsidRPr="26AF0BBB" w:rsidR="67545542">
        <w:rPr>
          <w:b w:val="1"/>
          <w:bCs w:val="1"/>
          <w:color w:val="auto"/>
        </w:rPr>
        <w:t>s</w:t>
      </w:r>
    </w:p>
    <w:p w:rsidR="00EC0A4B" w:rsidP="00EC0A4B" w:rsidRDefault="00EC0A4B" w14:paraId="726261A3" w14:textId="089B74A8">
      <w:pPr>
        <w:jc w:val="center"/>
      </w:pPr>
      <w:r w:rsidR="473FCCBA">
        <w:drawing>
          <wp:inline wp14:editId="26AF0BBB" wp14:anchorId="4ED6F645">
            <wp:extent cx="3016250" cy="1053131"/>
            <wp:effectExtent l="0" t="0" r="0" b="0"/>
            <wp:docPr id="1030946858" name="Picture 1" descr="A logo with a child jumping over the capital word LEAP. The words Leaders in Eating &amp; Activity Practices is spelled out next to LEAP." title="LEAP logo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Picture 1"/>
                    <pic:cNvPicPr/>
                  </pic:nvPicPr>
                  <pic:blipFill>
                    <a:blip r:embed="R0f62c9794c4d42db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3016250" cy="10531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CD602A" w:rsidR="00EC0A4B" w:rsidP="00EC0A4B" w:rsidRDefault="00EC0A4B" w14:paraId="745ABBB9" w14:textId="5FE51AC3">
      <w:pPr>
        <w:rPr>
          <w:rStyle w:val="BookTitle"/>
        </w:rPr>
      </w:pPr>
      <w:r w:rsidRPr="00CD602A">
        <w:rPr>
          <w:rStyle w:val="BookTitle"/>
        </w:rPr>
        <w:t>Instructions</w:t>
      </w:r>
      <w:r>
        <w:rPr>
          <w:rStyle w:val="BookTitle"/>
        </w:rPr>
        <w:t xml:space="preserve"> for using this template</w:t>
      </w:r>
      <w:r w:rsidRPr="00CD602A">
        <w:rPr>
          <w:rStyle w:val="BookTitle"/>
        </w:rPr>
        <w:t xml:space="preserve">: </w:t>
      </w:r>
    </w:p>
    <w:p w:rsidR="00D77D38" w:rsidP="26AF0BBB" w:rsidRDefault="00490726" w14:paraId="7DB2C9B9" w14:textId="203F6723">
      <w:pPr>
        <w:pStyle w:val="Normal"/>
      </w:pPr>
      <w:bookmarkStart w:name="_Int_wSBwHQig" w:id="1966806496"/>
      <w:r w:rsidR="15D0B06A">
        <w:rPr/>
        <w:t>LHDs</w:t>
      </w:r>
      <w:bookmarkEnd w:id="1966806496"/>
      <w:r w:rsidR="15D0B06A">
        <w:rPr/>
        <w:t xml:space="preserve"> with partner sites that received </w:t>
      </w:r>
      <w:r w:rsidR="473FCCBA">
        <w:rPr/>
        <w:t xml:space="preserve">LEAP Awards can use or </w:t>
      </w:r>
      <w:bookmarkStart w:name="_Int_3UI094mF" w:id="85368450"/>
      <w:r w:rsidR="473FCCBA">
        <w:rPr/>
        <w:t>modify</w:t>
      </w:r>
      <w:bookmarkEnd w:id="85368450"/>
      <w:r w:rsidR="473FCCBA">
        <w:rPr/>
        <w:t xml:space="preserve"> </w:t>
      </w:r>
      <w:r w:rsidRPr="702FEAAE" w:rsidR="357699D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the sample language below, along with LEAP graphics, to announce their recognition on any social media platform.</w:t>
      </w:r>
      <w:r w:rsidR="473FCCBA">
        <w:rPr/>
        <w:t xml:space="preserve"> </w:t>
      </w:r>
      <w:r w:rsidR="473FCCBA">
        <w:rPr/>
        <w:t xml:space="preserve">The </w:t>
      </w:r>
      <w:r w:rsidR="15D0B06A">
        <w:rPr/>
        <w:t>LHD</w:t>
      </w:r>
      <w:r w:rsidR="473FCCBA">
        <w:rPr/>
        <w:t xml:space="preserve"> should update all </w:t>
      </w:r>
      <w:r w:rsidRPr="702FEAAE" w:rsidR="1F4C435B">
        <w:rPr>
          <w:b w:val="1"/>
          <w:bCs w:val="1"/>
          <w:highlight w:val="yellow"/>
        </w:rPr>
        <w:t xml:space="preserve">bold </w:t>
      </w:r>
      <w:r w:rsidRPr="702FEAAE" w:rsidR="473FCCBA">
        <w:rPr>
          <w:b w:val="1"/>
          <w:bCs w:val="1"/>
          <w:highlight w:val="yellow"/>
        </w:rPr>
        <w:t xml:space="preserve">text </w:t>
      </w:r>
      <w:r w:rsidRPr="702FEAAE" w:rsidR="473FCCBA">
        <w:rPr>
          <w:b w:val="1"/>
          <w:bCs w:val="1"/>
          <w:highlight w:val="yellow"/>
        </w:rPr>
        <w:t>highlighted in yellow</w:t>
      </w:r>
      <w:r w:rsidR="473FCCBA">
        <w:rPr/>
        <w:t xml:space="preserve"> to personalize the language </w:t>
      </w:r>
      <w:r w:rsidR="00366674">
        <w:rPr/>
        <w:t>for</w:t>
      </w:r>
      <w:r w:rsidR="00366674">
        <w:rPr/>
        <w:t xml:space="preserve"> </w:t>
      </w:r>
      <w:r w:rsidR="473FCCBA">
        <w:rPr/>
        <w:t xml:space="preserve">their </w:t>
      </w:r>
      <w:r w:rsidR="15D0B06A">
        <w:rPr/>
        <w:t>LHD and sites</w:t>
      </w:r>
      <w:bookmarkStart w:name="_Int_3NHcBltc" w:id="2065783868"/>
      <w:r w:rsidR="2B28B7B2">
        <w:rPr/>
        <w:t>.</w:t>
      </w:r>
      <w:r w:rsidR="2B28B7B2">
        <w:rPr/>
        <w:t xml:space="preserve"> </w:t>
      </w:r>
      <w:r w:rsidR="473FCCBA">
        <w:rPr/>
        <w:t xml:space="preserve"> </w:t>
      </w:r>
      <w:bookmarkEnd w:id="2065783868"/>
    </w:p>
    <w:p w:rsidR="001D44B9" w:rsidP="26AF0BBB" w:rsidRDefault="001D44B9" w14:paraId="5B2079E8" w14:textId="19A574C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Please note: </w:t>
      </w:r>
    </w:p>
    <w:p w:rsidR="001D44B9" w:rsidP="654FFEAE" w:rsidRDefault="001D44B9" w14:paraId="5C71223E" w14:textId="3440F55D">
      <w:pPr>
        <w:spacing w:after="160" w:line="259" w:lineRule="auto"/>
        <w:ind w:left="720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sample messages are written for </w:t>
      </w:r>
      <w:del w:author="Summer J Cortez" w:date="2025-08-27T00:39:22.312Z" w:id="1543038468">
        <w:r w:rsidRPr="654FFEAE" w:rsidDel="0894A78C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en-US"/>
          </w:rPr>
          <w:delText>X (formerly Twitter)</w:delText>
        </w:r>
      </w:del>
      <w:ins w:author="Summer J Cortez" w:date="2025-08-27T00:39:25.766Z" w:id="1382548557">
        <w:r w:rsidRPr="654FFEAE" w:rsidR="4A689CB7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en-US"/>
          </w:rPr>
          <w:t>BlueSky</w:t>
        </w:r>
      </w:ins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sharing on other platforms (e.g., Instagram, Facebook, LinkedIn), the character count can be lengthened accordingly. Below the list of sample messages, 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we’ve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also included a few ideas of ways you might expand on the briefer messages. Currently, @mentions of </w:t>
      </w:r>
      <w:r w:rsidRPr="654FFEAE" w:rsidR="4C3F4F5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NPI (Nutrition Policy Institute)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are only possible on </w:t>
      </w:r>
      <w:ins w:author="Summer J Cortez" w:date="2025-08-27T00:39:49.575Z" w:id="1999172424">
        <w:r w:rsidRPr="654FFEAE" w:rsidR="543744A0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en-US"/>
          </w:rPr>
          <w:t>BlueSky and LinkedIn</w:t>
        </w:r>
      </w:ins>
      <w:del w:author="Summer J Cortez" w:date="2025-08-27T00:39:43.104Z" w:id="2029928367">
        <w:r w:rsidRPr="654FFEAE" w:rsidDel="0894A78C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en-US"/>
          </w:rPr>
          <w:delText>X</w:delText>
        </w:r>
      </w:del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, so please replace these with a hyperlink (</w:t>
      </w:r>
      <w:hyperlink r:id="R53a4730c1f0d4c14">
        <w:r w:rsidRPr="654FFE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Nutrition Policy Institute)</w:t>
        </w:r>
      </w:hyperlink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if posting to other channels.</w:t>
      </w:r>
    </w:p>
    <w:p w:rsidR="001D44B9" w:rsidP="26AF0BBB" w:rsidRDefault="001D44B9" w14:paraId="6EA4A848" w14:textId="3E3C22EC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Style w:val="BookTitle"/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General social media announcements:</w:t>
      </w:r>
    </w:p>
    <w:p w:rsidR="001D44B9" w:rsidP="654FFEAE" w:rsidRDefault="001D44B9" w14:paraId="5DA53950" w14:textId="315A36C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Exciting news! </w:t>
      </w:r>
      <w:r w:rsidRPr="654FFE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recognized by @UCNPI with a </w:t>
      </w:r>
      <w:hyperlink r:id="Rf7606bcf59f0429a">
        <w:r w:rsidRPr="654FFE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</w:t>
        </w:r>
        <w:r w:rsidRPr="654FFEAE" w:rsidR="13BEE8D8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5</w:t>
        </w:r>
        <w:r w:rsidRPr="654FFE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LEAP Award</w:t>
        </w:r>
      </w:hyperlink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achievements in supporting healthy eating and active living. </w:t>
      </w:r>
      <w:r w:rsidRPr="654FFE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partners with </w:t>
      </w:r>
      <w:r w:rsidRPr="654FFE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[LHD’s]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CalFresh Healthy Living program to plan and implement health promotion projects.</w:t>
      </w:r>
    </w:p>
    <w:p w:rsidR="001D44B9" w:rsidP="654FFEAE" w:rsidRDefault="001D44B9" w14:paraId="7769AC07" w14:textId="7BB134E3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excited to announce that </w:t>
      </w:r>
      <w:r w:rsidRPr="654FFEAE" w:rsidR="4BECE05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[number]</w:t>
      </w:r>
      <w:r w:rsidRPr="654FFEAE" w:rsidR="4BECE05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our CalFresh Healthy Living partners have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been recognized</w:t>
      </w:r>
      <w:r w:rsidRPr="654FFEAE" w:rsidR="1B287B9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by </w:t>
      </w:r>
      <w:del w:author="Summer J Cortez" w:date="2025-08-27T00:41:29.638Z" w:id="1384070501">
        <w:r w:rsidRPr="654FFEAE" w:rsidDel="1B287B93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en-US"/>
          </w:rPr>
          <w:delText>@</w:delText>
        </w:r>
        <w:r w:rsidRPr="654FFEAE" w:rsidDel="1B287B93">
          <w:rPr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noProof w:val="0"/>
            <w:color w:val="000000" w:themeColor="text1" w:themeTint="FF" w:themeShade="FF"/>
            <w:sz w:val="22"/>
            <w:szCs w:val="22"/>
            <w:lang w:val="en-US"/>
          </w:rPr>
          <w:delText>UCNPI</w:delText>
        </w:r>
      </w:del>
      <w:ins w:author="Summer J Cortez" w:date="2025-08-27T00:41:29.893Z" w:id="1097876206">
        <w:r w:rsidRPr="654FFEAE" w:rsidR="59B4303A">
          <w:rPr>
            <w:rFonts w:ascii="system-ui" w:hAnsi="system-ui" w:eastAsia="system-ui" w:cs="system-ui"/>
            <w:b w:val="0"/>
            <w:bCs w:val="0"/>
            <w:i w:val="0"/>
            <w:iCs w:val="0"/>
            <w:caps w:val="0"/>
            <w:smallCaps w:val="0"/>
            <w:noProof w:val="0"/>
            <w:color w:val="42576C"/>
            <w:sz w:val="22"/>
            <w:szCs w:val="22"/>
            <w:lang w:val="en-US"/>
          </w:rPr>
          <w:t xml:space="preserve"> @npi.ucanr.edu‬</w:t>
        </w:r>
      </w:ins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with a </w:t>
      </w:r>
      <w:hyperlink r:id="R42a5404906f94ac7">
        <w:r w:rsidRPr="654FFE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202</w:t>
        </w:r>
        <w:r w:rsidRPr="654FFEAE" w:rsidR="6EE9564A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5</w:t>
        </w:r>
        <w:r w:rsidRPr="654FFE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 xml:space="preserve"> LEAP Award</w:t>
        </w:r>
      </w:hyperlink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supporting healthy eating and active living</w:t>
      </w:r>
      <w:r w:rsidRPr="654FFEAE" w:rsidR="616E19B6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!</w:t>
      </w:r>
    </w:p>
    <w:p w:rsidR="001D44B9" w:rsidP="26AF0BBB" w:rsidRDefault="001D44B9" w14:paraId="41AB43BE" w14:textId="612CB01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Announcements for Gold, Silver, and </w:t>
      </w:r>
      <w:bookmarkStart w:name="_Int_TkpCtDYm" w:id="972631439"/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Bronze</w:t>
      </w:r>
      <w:bookmarkEnd w:id="972631439"/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awards:</w:t>
      </w:r>
    </w:p>
    <w:p w:rsidR="001D44B9" w:rsidP="702FEAAE" w:rsidRDefault="001D44B9" w14:paraId="78BAD18E" w14:textId="7A9599D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Exciting news!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was recognized by @UCNPI with a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[Gold/Silver/Bronze]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ae41b9b2a160493e">
        <w:r w:rsidRPr="702FEA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LEAP Award</w:t>
        </w:r>
      </w:hyperlink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achievements in supporting healthy eating and active living.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partners with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[LHD’s]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CalFresh Healthy Living program to plan and implement health promotion projects.</w:t>
      </w:r>
    </w:p>
    <w:p w:rsidR="001D44B9" w:rsidP="702FEAAE" w:rsidRDefault="001D44B9" w14:paraId="00E7636D" w14:textId="0316DB63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We are excited to announce that </w:t>
      </w:r>
      <w:r w:rsidRPr="702FEAAE" w:rsidR="579FCB3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[number]</w:t>
      </w:r>
      <w:r w:rsidRPr="702FEAAE" w:rsidR="579FCB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our CalFresh Healthy Living partners have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been recognized with a </w:t>
      </w:r>
      <w:r w:rsidRPr="702FEAAE" w:rsidR="0894A78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[Gold/Silver/Bronze]</w:t>
      </w:r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hyperlink r:id="Rd8682741512c483b">
        <w:r w:rsidRPr="702FEAAE" w:rsidR="0894A78C">
          <w:rPr>
            <w:rStyle w:val="Hyperlink"/>
            <w:rFonts w:ascii="Calibri" w:hAnsi="Calibri" w:eastAsia="Calibri" w:cs="Calibri"/>
            <w:b w:val="0"/>
            <w:bCs w:val="0"/>
            <w:i w:val="0"/>
            <w:iCs w:val="0"/>
            <w:caps w:val="0"/>
            <w:smallCaps w:val="0"/>
            <w:strike w:val="0"/>
            <w:dstrike w:val="0"/>
            <w:noProof w:val="0"/>
            <w:sz w:val="22"/>
            <w:szCs w:val="22"/>
            <w:lang w:val="en-US"/>
          </w:rPr>
          <w:t>LEAP Award</w:t>
        </w:r>
      </w:hyperlink>
      <w:r w:rsidRPr="702FEA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for supporting healthy eating and active living!</w:t>
      </w:r>
    </w:p>
    <w:p w:rsidR="001D44B9" w:rsidP="26AF0BBB" w:rsidRDefault="001D44B9" w14:paraId="7506CEE3" w14:textId="33B07382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26AF0BBB" w:rsidR="4DC7FE1F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Other</w:t>
      </w:r>
      <w:r w:rsidRPr="26AF0BBB" w:rsidR="0894A78C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information you might add on other social media platforms:</w:t>
      </w:r>
    </w:p>
    <w:p w:rsidR="001D44B9" w:rsidP="654FFEAE" w:rsidRDefault="001D44B9" w14:paraId="52B5F31C" w14:textId="4DAE0B24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4FFEAE" w:rsidR="46D56D0E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654FFEAE" w:rsidR="46D56D0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is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</w:t>
      </w:r>
      <w:r w:rsidRPr="654FFEAE" w:rsidR="2C0A5D6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among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1</w:t>
      </w:r>
      <w:r w:rsidRPr="654FFEAE" w:rsidR="016E16F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2</w:t>
      </w:r>
      <w:r w:rsidRPr="654FFEAE" w:rsidR="6358602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3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schools, </w:t>
      </w:r>
      <w:r w:rsidRPr="654FFEAE" w:rsidR="1F507B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85 out-of-school time </w:t>
      </w:r>
      <w:r w:rsidRPr="654FFEAE" w:rsidR="1F507B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programs,</w:t>
      </w:r>
      <w:r w:rsidRPr="654FFEAE" w:rsidR="1F507B1B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and 106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early 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care and education programs</w:t>
      </w:r>
      <w:r w:rsidRPr="654FFEAE" w:rsidR="0894A78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across California to receive this award.</w:t>
      </w:r>
    </w:p>
    <w:p w:rsidR="001D44B9" w:rsidP="654FFEAE" w:rsidRDefault="001D44B9" w14:paraId="48D6ECDB" w14:textId="2C1714E5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4FFEA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These partners are among </w:t>
      </w:r>
      <w:r w:rsidRPr="654FFEAE" w:rsidR="39A211F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123 schools, 85 out-of-school time programs, and 106 early care and education programs</w:t>
      </w:r>
      <w:r w:rsidRPr="654FFEA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across California to receive this award.</w:t>
      </w:r>
    </w:p>
    <w:p w:rsidR="001D44B9" w:rsidP="65E946BE" w:rsidRDefault="001D44B9" w14:paraId="297E7FD7" w14:textId="789ECDFC">
      <w:pPr>
        <w:pStyle w:val="Normal"/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[Site]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earned this distinction for </w:t>
      </w:r>
      <w:r w:rsidRPr="65E946BE" w:rsidR="288B76A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their 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health promotion practices in the area</w:t>
      </w:r>
      <w:r w:rsidRPr="65E946BE" w:rsidR="010C605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(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s</w:t>
      </w:r>
      <w:r w:rsidRPr="65E946BE" w:rsidR="7F3EE3C5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)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of </w:t>
      </w:r>
      <w:r w:rsidRPr="65E946BE" w:rsidR="6FC03359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[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nutrition</w:t>
      </w:r>
      <w:r w:rsidRPr="65E946BE" w:rsidR="095F079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physical activity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08CD1F97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gardens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,</w:t>
      </w:r>
      <w:r w:rsidRPr="65E946BE" w:rsidR="2E74437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family engagement,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and</w:t>
      </w:r>
      <w:r w:rsidRPr="65E946BE" w:rsidR="1AE12E3D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 xml:space="preserve"> </w:t>
      </w:r>
      <w:r w:rsidRPr="65E946BE" w:rsidR="5AEB035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breastfeeding support</w:t>
      </w:r>
      <w:r w:rsidRPr="65E946BE" w:rsidR="0853FF5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highlight w:val="yellow"/>
          <w:lang w:val="en-US"/>
        </w:rPr>
        <w:t>]</w:t>
      </w:r>
      <w:r w:rsidRPr="65E946BE" w:rsidR="5AEB035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sectPr w:rsidR="001D44B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ACFFCFA" w:usb2="00000016" w:usb3="00000000" w:csb0="00100001" w:csb1="00000000"/>
  </w:font>
</w:fonts>
</file>

<file path=word/intelligence2.xml><?xml version="1.0" encoding="utf-8"?>
<int2:intelligence xmlns:oel="http://schemas.microsoft.com/office/2019/extlst" xmlns:int2="http://schemas.microsoft.com/office/intelligence/2020/intelligence">
  <int2:observations>
    <int2:bookmark int2:bookmarkName="_Int_3NHcBltc" int2:invalidationBookmarkName="" int2:hashCode="RoHRJMxsS3O6q/" int2:id="N3I2BGVg">
      <int2:state int2:type="AugLoop_Text_Critique" int2:value="Rejected"/>
    </int2:bookmark>
    <int2:bookmark int2:bookmarkName="_Int_3UI094mF" int2:invalidationBookmarkName="" int2:hashCode="4uvCBYKKFiPGZR" int2:id="q6fkfApS">
      <int2:state int2:type="AugLoop_Text_Critique" int2:value="Rejected"/>
    </int2:bookmark>
    <int2:bookmark int2:bookmarkName="_Int_1QIqGxIw" int2:invalidationBookmarkName="" int2:hashCode="datkkxBdOp3l/M" int2:id="WXrBAaZq">
      <int2:state int2:type="AugLoop_Acronyms_AcronymsCritique" int2:value="Rejected"/>
    </int2:bookmark>
    <int2:bookmark int2:bookmarkName="_Int_zpmAbi1j" int2:invalidationBookmarkName="" int2:hashCode="K1/XUZDAwjxBKt" int2:id="mSmEtxcI">
      <int2:state int2:type="AugLoop_Acronyms_AcronymsCritique" int2:value="Rejected"/>
    </int2:bookmark>
    <int2:bookmark int2:bookmarkName="_Int_wSBwHQig" int2:invalidationBookmarkName="" int2:hashCode="f54i5olWATOrS8" int2:id="A1UfJrm8">
      <int2:state int2:type="AugLoop_Acronyms_AcronymsCritique" int2:value="Rejected"/>
    </int2:bookmark>
    <int2:bookmark int2:bookmarkName="_Int_TkpCtDYm" int2:invalidationBookmarkName="" int2:hashCode="rzECUn8DyV2OeY" int2:id="y077DnQM">
      <int2:state int2:type="AugLoop_Text_Critique" int2:value="Rejected"/>
    </int2:bookmark>
  </int2:observations>
  <int2:intelligenceSettings>
    <int2:extLst>
      <oel:ext uri="74B372B9-2EFF-4315-9A3F-32BA87CA82B1">
        <int2:goals int2:version="1" int2:formality="1"/>
      </oel:ext>
    </int2:extLst>
  </int2:intelligenceSettings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111F41"/>
    <w:multiLevelType w:val="hybridMultilevel"/>
    <w:tmpl w:val="A170D7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D91BE3"/>
    <w:multiLevelType w:val="hybridMultilevel"/>
    <w:tmpl w:val="1938DB8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20700F05"/>
    <w:multiLevelType w:val="hybridMultilevel"/>
    <w:tmpl w:val="E6D07F74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60AC030A"/>
    <w:multiLevelType w:val="hybridMultilevel"/>
    <w:tmpl w:val="4DCA8E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666883">
    <w:abstractNumId w:val="1"/>
  </w:num>
  <w:num w:numId="2" w16cid:durableId="1021398408">
    <w:abstractNumId w:val="2"/>
  </w:num>
  <w:num w:numId="3" w16cid:durableId="535508406">
    <w:abstractNumId w:val="0"/>
  </w:num>
  <w:num w:numId="4" w16cid:durableId="1315142281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8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5C15"/>
    <w:rsid w:val="00036E11"/>
    <w:rsid w:val="000C55BB"/>
    <w:rsid w:val="000D0FEE"/>
    <w:rsid w:val="0010213F"/>
    <w:rsid w:val="00133388"/>
    <w:rsid w:val="00140087"/>
    <w:rsid w:val="001C6E84"/>
    <w:rsid w:val="001D44B9"/>
    <w:rsid w:val="001F207D"/>
    <w:rsid w:val="001F6598"/>
    <w:rsid w:val="00224938"/>
    <w:rsid w:val="00234C39"/>
    <w:rsid w:val="00244469"/>
    <w:rsid w:val="002A0FD2"/>
    <w:rsid w:val="002B7FB4"/>
    <w:rsid w:val="003538F1"/>
    <w:rsid w:val="00362362"/>
    <w:rsid w:val="00366674"/>
    <w:rsid w:val="003A07AA"/>
    <w:rsid w:val="003C0E23"/>
    <w:rsid w:val="003D661C"/>
    <w:rsid w:val="003F3457"/>
    <w:rsid w:val="00451EA9"/>
    <w:rsid w:val="00455D1C"/>
    <w:rsid w:val="0045638B"/>
    <w:rsid w:val="00490726"/>
    <w:rsid w:val="004B331B"/>
    <w:rsid w:val="004B6A12"/>
    <w:rsid w:val="004F033D"/>
    <w:rsid w:val="00526E10"/>
    <w:rsid w:val="00571422"/>
    <w:rsid w:val="005B3BDB"/>
    <w:rsid w:val="005D1E69"/>
    <w:rsid w:val="005D5F8D"/>
    <w:rsid w:val="005D787D"/>
    <w:rsid w:val="006D401B"/>
    <w:rsid w:val="006F511A"/>
    <w:rsid w:val="007147E9"/>
    <w:rsid w:val="0077258A"/>
    <w:rsid w:val="007C7027"/>
    <w:rsid w:val="007D4058"/>
    <w:rsid w:val="007E4F33"/>
    <w:rsid w:val="00820328"/>
    <w:rsid w:val="00891413"/>
    <w:rsid w:val="008938E9"/>
    <w:rsid w:val="008A0FDB"/>
    <w:rsid w:val="008A1A52"/>
    <w:rsid w:val="009234CF"/>
    <w:rsid w:val="00947FDA"/>
    <w:rsid w:val="009A2648"/>
    <w:rsid w:val="00A34AC8"/>
    <w:rsid w:val="00A40B6A"/>
    <w:rsid w:val="00A5394C"/>
    <w:rsid w:val="00A670F1"/>
    <w:rsid w:val="00AC1E52"/>
    <w:rsid w:val="00AD4AB1"/>
    <w:rsid w:val="00AE77A4"/>
    <w:rsid w:val="00AF5C15"/>
    <w:rsid w:val="00B371CB"/>
    <w:rsid w:val="00B41CA2"/>
    <w:rsid w:val="00B702D2"/>
    <w:rsid w:val="00B97D07"/>
    <w:rsid w:val="00C95C99"/>
    <w:rsid w:val="00CB3869"/>
    <w:rsid w:val="00CD6E84"/>
    <w:rsid w:val="00D23A4E"/>
    <w:rsid w:val="00D34282"/>
    <w:rsid w:val="00D65811"/>
    <w:rsid w:val="00D65D11"/>
    <w:rsid w:val="00D76B10"/>
    <w:rsid w:val="00D77BE8"/>
    <w:rsid w:val="00D77D38"/>
    <w:rsid w:val="00DB4E56"/>
    <w:rsid w:val="00DB5A95"/>
    <w:rsid w:val="00E75465"/>
    <w:rsid w:val="00EC0A4B"/>
    <w:rsid w:val="00ED60FD"/>
    <w:rsid w:val="00EE2FDC"/>
    <w:rsid w:val="00F14C91"/>
    <w:rsid w:val="00F33F08"/>
    <w:rsid w:val="00F34D8C"/>
    <w:rsid w:val="00F61EA5"/>
    <w:rsid w:val="00FF3A86"/>
    <w:rsid w:val="010C6057"/>
    <w:rsid w:val="016E16F0"/>
    <w:rsid w:val="0853FF54"/>
    <w:rsid w:val="0894A78C"/>
    <w:rsid w:val="08CD1F97"/>
    <w:rsid w:val="095F079C"/>
    <w:rsid w:val="0B891CF6"/>
    <w:rsid w:val="0D8A6962"/>
    <w:rsid w:val="11BFEC38"/>
    <w:rsid w:val="12B90F27"/>
    <w:rsid w:val="1379C303"/>
    <w:rsid w:val="13BEE8D8"/>
    <w:rsid w:val="15D0B06A"/>
    <w:rsid w:val="16DD785C"/>
    <w:rsid w:val="1787204E"/>
    <w:rsid w:val="1956AE5F"/>
    <w:rsid w:val="1AE12E3D"/>
    <w:rsid w:val="1B287B93"/>
    <w:rsid w:val="1B3C0753"/>
    <w:rsid w:val="1BAA967D"/>
    <w:rsid w:val="1BFF3755"/>
    <w:rsid w:val="1DD5C438"/>
    <w:rsid w:val="1F4C435B"/>
    <w:rsid w:val="1F507B1B"/>
    <w:rsid w:val="206DF6A9"/>
    <w:rsid w:val="250BE388"/>
    <w:rsid w:val="251CE712"/>
    <w:rsid w:val="2534FED3"/>
    <w:rsid w:val="25E84B5A"/>
    <w:rsid w:val="26AF0BBB"/>
    <w:rsid w:val="288B76AE"/>
    <w:rsid w:val="2B28B7B2"/>
    <w:rsid w:val="2C0A5D64"/>
    <w:rsid w:val="2E744370"/>
    <w:rsid w:val="3470D754"/>
    <w:rsid w:val="355765CA"/>
    <w:rsid w:val="357699D5"/>
    <w:rsid w:val="35CEC529"/>
    <w:rsid w:val="375CE0F3"/>
    <w:rsid w:val="39A211F1"/>
    <w:rsid w:val="3A10AA7C"/>
    <w:rsid w:val="3AA11ECC"/>
    <w:rsid w:val="3B15C258"/>
    <w:rsid w:val="3D4250A6"/>
    <w:rsid w:val="3EEDF24D"/>
    <w:rsid w:val="46D38B6B"/>
    <w:rsid w:val="46D56D0E"/>
    <w:rsid w:val="473FCCBA"/>
    <w:rsid w:val="48CE1189"/>
    <w:rsid w:val="498FA4C7"/>
    <w:rsid w:val="4A689CB7"/>
    <w:rsid w:val="4BECE055"/>
    <w:rsid w:val="4C3F4F56"/>
    <w:rsid w:val="4DC7FE1F"/>
    <w:rsid w:val="4E8C6C61"/>
    <w:rsid w:val="5259B058"/>
    <w:rsid w:val="543744A0"/>
    <w:rsid w:val="569E3C6A"/>
    <w:rsid w:val="570D3ED4"/>
    <w:rsid w:val="579FCB31"/>
    <w:rsid w:val="59B4303A"/>
    <w:rsid w:val="5AEB0350"/>
    <w:rsid w:val="5B09D98F"/>
    <w:rsid w:val="5B5729E7"/>
    <w:rsid w:val="5CA5A9F0"/>
    <w:rsid w:val="5DB9EC7A"/>
    <w:rsid w:val="5DE406FE"/>
    <w:rsid w:val="5FCFE4F8"/>
    <w:rsid w:val="616E19B6"/>
    <w:rsid w:val="63586021"/>
    <w:rsid w:val="654FFEAE"/>
    <w:rsid w:val="65E946BE"/>
    <w:rsid w:val="663E069E"/>
    <w:rsid w:val="67545542"/>
    <w:rsid w:val="698499D6"/>
    <w:rsid w:val="6E6D3EB8"/>
    <w:rsid w:val="6EE9564A"/>
    <w:rsid w:val="6FC03359"/>
    <w:rsid w:val="702FEAAE"/>
    <w:rsid w:val="7057F98B"/>
    <w:rsid w:val="7340AFDB"/>
    <w:rsid w:val="73CE3285"/>
    <w:rsid w:val="765F2840"/>
    <w:rsid w:val="767F50AB"/>
    <w:rsid w:val="77431221"/>
    <w:rsid w:val="77DD9449"/>
    <w:rsid w:val="78C5206A"/>
    <w:rsid w:val="798915EB"/>
    <w:rsid w:val="7F3EE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F3EDD0"/>
  <w15:chartTrackingRefBased/>
  <w15:docId w15:val="{1B6093B0-783D-4483-889E-3034AFDAC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538F1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3538F1"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SubtleReference">
    <w:name w:val="Subtle Reference"/>
    <w:basedOn w:val="DefaultParagraphFont"/>
    <w:uiPriority w:val="31"/>
    <w:qFormat/>
    <w:rsid w:val="003538F1"/>
    <w:rPr>
      <w:smallCaps/>
      <w:color w:val="5A5A5A" w:themeColor="text1" w:themeTint="A5"/>
    </w:rPr>
  </w:style>
  <w:style w:type="character" w:styleId="BookTitle">
    <w:name w:val="Book Title"/>
    <w:basedOn w:val="DefaultParagraphFont"/>
    <w:uiPriority w:val="33"/>
    <w:qFormat/>
    <w:rsid w:val="002A0FD2"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rsid w:val="007147E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371C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371CB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F61EA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7D4058"/>
    <w:rPr>
      <w:color w:val="954F72" w:themeColor="followed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4058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7D405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2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microsoft.com/office/2016/09/relationships/commentsIds" Target="commentsIds.xml" Id="rId12" /><Relationship Type="http://schemas.openxmlformats.org/officeDocument/2006/relationships/theme" Target="theme/theme1.xml" Id="rId17" /><Relationship Type="http://schemas.openxmlformats.org/officeDocument/2006/relationships/customXml" Target="../customXml/item2.xml" Id="rId2" /><Relationship Type="http://schemas.microsoft.com/office/2011/relationships/people" Target="people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microsoft.com/office/2011/relationships/commentsExtended" Target="commentsExtended.xml" Id="rId11" /><Relationship Type="http://schemas.openxmlformats.org/officeDocument/2006/relationships/styles" Target="styles.xml" Id="rId5" /><Relationship Type="http://schemas.openxmlformats.org/officeDocument/2006/relationships/fontTable" Target="fontTable.xml" Id="rId15" /><Relationship Type="http://schemas.openxmlformats.org/officeDocument/2006/relationships/numbering" Target="numbering.xml" Id="rId4" /><Relationship Type="http://schemas.openxmlformats.org/officeDocument/2006/relationships/image" Target="/media/image2.png" Id="R0f62c9794c4d42db" /><Relationship Type="http://schemas.microsoft.com/office/2020/10/relationships/intelligence" Target="intelligence2.xml" Id="R61106d93892844bd" /><Relationship Type="http://schemas.openxmlformats.org/officeDocument/2006/relationships/hyperlink" Target="https://ucanr.edu/sites/SLAQ/LEAP/" TargetMode="External" Id="Rae41b9b2a160493e" /><Relationship Type="http://schemas.openxmlformats.org/officeDocument/2006/relationships/hyperlink" Target="https://ucanr.edu/sites/SLAQ/LEAP/" TargetMode="External" Id="Rd8682741512c483b" /><Relationship Type="http://schemas.openxmlformats.org/officeDocument/2006/relationships/hyperlink" Target="https://npi.ucanr.edu/" TargetMode="External" Id="R53a4730c1f0d4c14" /><Relationship Type="http://schemas.openxmlformats.org/officeDocument/2006/relationships/hyperlink" Target="https://ucanr.edu/sites/SLAQ/LEAP/" TargetMode="External" Id="Rf7606bcf59f0429a" /><Relationship Type="http://schemas.openxmlformats.org/officeDocument/2006/relationships/hyperlink" Target="https://ucanr.edu/sites/SLAQ/LEAP/" TargetMode="External" Id="R42a5404906f94ac7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A5CFDE02584FE40B5517E7D3E746F9F" ma:contentTypeVersion="18" ma:contentTypeDescription="Create a new document." ma:contentTypeScope="" ma:versionID="edf3d48250a48cf7de77d783e470130f">
  <xsd:schema xmlns:xsd="http://www.w3.org/2001/XMLSchema" xmlns:xs="http://www.w3.org/2001/XMLSchema" xmlns:p="http://schemas.microsoft.com/office/2006/metadata/properties" xmlns:ns2="ec6aa420-917f-483b-8a82-234982ee22e3" xmlns:ns3="a280c736-6624-4261-b35e-217fc03f2a21" targetNamespace="http://schemas.microsoft.com/office/2006/metadata/properties" ma:root="true" ma:fieldsID="a8dc17812ac18d53e2a9720b8fbcb591" ns2:_="" ns3:_="">
    <xsd:import namespace="ec6aa420-917f-483b-8a82-234982ee22e3"/>
    <xsd:import namespace="a280c736-6624-4261-b35e-217fc03f2a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6aa420-917f-483b-8a82-234982ee22e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19ba80e-4ed7-42b5-a1d2-490ece9b84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80c736-6624-4261-b35e-217fc03f2a2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472cf84-cd56-42d0-81cd-89c9f9476d63}" ma:internalName="TaxCatchAll" ma:showField="CatchAllData" ma:web="a280c736-6624-4261-b35e-217fc03f2a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280c736-6624-4261-b35e-217fc03f2a21" xsi:nil="true"/>
    <lcf76f155ced4ddcb4097134ff3c332f xmlns="ec6aa420-917f-483b-8a82-234982ee22e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E28787E-8516-4E34-89C6-71B338737292}"/>
</file>

<file path=customXml/itemProps2.xml><?xml version="1.0" encoding="utf-8"?>
<ds:datastoreItem xmlns:ds="http://schemas.openxmlformats.org/officeDocument/2006/customXml" ds:itemID="{DAC26BCE-5198-40E8-92C9-9B37DDC687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A773925-A6C3-4190-9BA6-8941786BB81B}">
  <ds:schemaRefs>
    <ds:schemaRef ds:uri="http://schemas.microsoft.com/office/2006/metadata/properties"/>
    <ds:schemaRef ds:uri="http://schemas.microsoft.com/office/infopath/2007/PartnerControls"/>
    <ds:schemaRef ds:uri="a280c736-6624-4261-b35e-217fc03f2a21"/>
    <ds:schemaRef ds:uri="ec6aa420-917f-483b-8a82-234982ee22e3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Carolyn Dawn Rider</dc:creator>
  <keywords/>
  <dc:description/>
  <lastModifiedBy>Summer J Cortez</lastModifiedBy>
  <revision>86</revision>
  <dcterms:created xsi:type="dcterms:W3CDTF">2023-11-09T00:20:00.0000000Z</dcterms:created>
  <dcterms:modified xsi:type="dcterms:W3CDTF">2025-08-27T00:44:10.4237452Z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0x0101004A5CFDE02584FE40B5517E7D3E746F9F</vt:lpwstr>
  </property>
  <property fmtid="{D5CDD505-2E9C-101B-9397-08002B2CF9AE}" pid="3" name="MediaServiceImageTags">
    <vt:lpwstr/>
  </property>
</Properties>
</file>